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130F7" w14:textId="77777777" w:rsidR="00293CA6" w:rsidRDefault="00581ECE" w:rsidP="00A67E5E">
      <w:pPr>
        <w:jc w:val="center"/>
      </w:pPr>
      <w:r>
        <w:rPr>
          <w:noProof/>
        </w:rPr>
        <w:drawing>
          <wp:inline distT="0" distB="0" distL="0" distR="0" wp14:anchorId="02080AC3" wp14:editId="09919151">
            <wp:extent cx="4578350" cy="12327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bined Logo transparent.png"/>
                    <pic:cNvPicPr/>
                  </pic:nvPicPr>
                  <pic:blipFill>
                    <a:blip r:embed="rId6">
                      <a:extLst>
                        <a:ext uri="{28A0092B-C50C-407E-A947-70E740481C1C}">
                          <a14:useLocalDpi xmlns:a14="http://schemas.microsoft.com/office/drawing/2010/main" val="0"/>
                        </a:ext>
                      </a:extLst>
                    </a:blip>
                    <a:stretch>
                      <a:fillRect/>
                    </a:stretch>
                  </pic:blipFill>
                  <pic:spPr>
                    <a:xfrm>
                      <a:off x="0" y="0"/>
                      <a:ext cx="4634054" cy="1247762"/>
                    </a:xfrm>
                    <a:prstGeom prst="rect">
                      <a:avLst/>
                    </a:prstGeom>
                  </pic:spPr>
                </pic:pic>
              </a:graphicData>
            </a:graphic>
          </wp:inline>
        </w:drawing>
      </w:r>
    </w:p>
    <w:p w14:paraId="3C505955" w14:textId="77777777" w:rsidR="00A67E5E" w:rsidRPr="00643276" w:rsidRDefault="00A67E5E" w:rsidP="00A67E5E">
      <w:pPr>
        <w:jc w:val="center"/>
        <w:rPr>
          <w:sz w:val="26"/>
          <w:szCs w:val="26"/>
        </w:rPr>
      </w:pPr>
      <w:r w:rsidRPr="00643276">
        <w:rPr>
          <w:sz w:val="26"/>
          <w:szCs w:val="26"/>
        </w:rPr>
        <w:t>Charter School Business Officer Certification</w:t>
      </w:r>
      <w:r w:rsidR="00581ECE">
        <w:rPr>
          <w:sz w:val="26"/>
          <w:szCs w:val="26"/>
        </w:rPr>
        <w:t>, Endorsed by TCSA</w:t>
      </w:r>
    </w:p>
    <w:p w14:paraId="717FF767" w14:textId="77777777" w:rsidR="00643276" w:rsidRPr="00643276" w:rsidRDefault="00AB2617" w:rsidP="00643276">
      <w:pPr>
        <w:rPr>
          <w:b/>
        </w:rPr>
      </w:pPr>
      <w:r>
        <w:rPr>
          <w:b/>
        </w:rPr>
        <w:t>Fill the GAP with Qualified Business Officers</w:t>
      </w:r>
    </w:p>
    <w:p w14:paraId="55432F57" w14:textId="77777777" w:rsidR="00643276" w:rsidRDefault="00643276" w:rsidP="00643276">
      <w:pPr>
        <w:pStyle w:val="paragraph"/>
        <w:shd w:val="clear" w:color="auto" w:fill="FFFFFF"/>
        <w:spacing w:before="0" w:beforeAutospacing="0" w:after="0" w:afterAutospacing="0" w:line="270" w:lineRule="atLeast"/>
        <w:textAlignment w:val="baseline"/>
        <w:rPr>
          <w:rStyle w:val="textrun"/>
          <w:rFonts w:ascii="Calibri" w:hAnsi="Calibri" w:cs="Arial"/>
          <w:color w:val="222222"/>
          <w:sz w:val="22"/>
          <w:szCs w:val="22"/>
          <w:bdr w:val="none" w:sz="0" w:space="0" w:color="auto" w:frame="1"/>
        </w:rPr>
      </w:pPr>
      <w:r>
        <w:rPr>
          <w:rStyle w:val="textrun"/>
          <w:rFonts w:ascii="Calibri" w:hAnsi="Calibri" w:cs="Arial"/>
          <w:color w:val="222222"/>
          <w:sz w:val="22"/>
          <w:szCs w:val="22"/>
          <w:bdr w:val="none" w:sz="0" w:space="0" w:color="auto" w:frame="1"/>
        </w:rPr>
        <w:t xml:space="preserve">The Business Official's role is critical to all charter schools’ success.  All charter schools are managing hundreds of thousands to usually millions of dollars.  They are bound by many </w:t>
      </w:r>
      <w:r w:rsidRPr="00AB2617">
        <w:rPr>
          <w:rStyle w:val="textrun"/>
          <w:rFonts w:ascii="Calibri" w:hAnsi="Calibri" w:cs="Arial"/>
          <w:b/>
          <w:color w:val="222222"/>
          <w:sz w:val="22"/>
          <w:szCs w:val="22"/>
          <w:bdr w:val="none" w:sz="0" w:space="0" w:color="auto" w:frame="1"/>
        </w:rPr>
        <w:t>state and federal guidelines, compliance issues, and state and federal reporting deadlines</w:t>
      </w:r>
      <w:r>
        <w:rPr>
          <w:rStyle w:val="textrun"/>
          <w:rFonts w:ascii="Calibri" w:hAnsi="Calibri" w:cs="Arial"/>
          <w:color w:val="222222"/>
          <w:sz w:val="22"/>
          <w:szCs w:val="22"/>
          <w:bdr w:val="none" w:sz="0" w:space="0" w:color="auto" w:frame="1"/>
        </w:rPr>
        <w:t xml:space="preserve">.  The majority of failed charter schools are due to fiscal failure instead of academic short-comings. </w:t>
      </w:r>
      <w:r w:rsidR="00AB2617">
        <w:rPr>
          <w:rStyle w:val="textrun"/>
          <w:rFonts w:ascii="Calibri" w:hAnsi="Calibri" w:cs="Arial"/>
          <w:color w:val="222222"/>
          <w:sz w:val="22"/>
          <w:szCs w:val="22"/>
          <w:bdr w:val="none" w:sz="0" w:space="0" w:color="auto" w:frame="1"/>
        </w:rPr>
        <w:t xml:space="preserve">And conversely, </w:t>
      </w:r>
      <w:r w:rsidR="00AB2617" w:rsidRPr="00113AFC">
        <w:rPr>
          <w:rStyle w:val="textrun"/>
          <w:rFonts w:ascii="Calibri" w:hAnsi="Calibri" w:cs="Arial"/>
          <w:b/>
          <w:color w:val="222222"/>
          <w:sz w:val="22"/>
          <w:szCs w:val="22"/>
          <w:bdr w:val="none" w:sz="0" w:space="0" w:color="auto" w:frame="1"/>
        </w:rPr>
        <w:t>strong, growing</w:t>
      </w:r>
      <w:r w:rsidR="00AB2617">
        <w:rPr>
          <w:rStyle w:val="textrun"/>
          <w:rFonts w:ascii="Calibri" w:hAnsi="Calibri" w:cs="Arial"/>
          <w:color w:val="222222"/>
          <w:sz w:val="22"/>
          <w:szCs w:val="22"/>
          <w:bdr w:val="none" w:sz="0" w:space="0" w:color="auto" w:frame="1"/>
        </w:rPr>
        <w:t xml:space="preserve"> and </w:t>
      </w:r>
      <w:r w:rsidR="00AB2617" w:rsidRPr="00113AFC">
        <w:rPr>
          <w:rStyle w:val="textrun"/>
          <w:rFonts w:ascii="Calibri" w:hAnsi="Calibri" w:cs="Arial"/>
          <w:b/>
          <w:color w:val="222222"/>
          <w:sz w:val="22"/>
          <w:szCs w:val="22"/>
          <w:bdr w:val="none" w:sz="0" w:space="0" w:color="auto" w:frame="1"/>
        </w:rPr>
        <w:t>academically successful</w:t>
      </w:r>
      <w:r w:rsidR="00AB2617">
        <w:rPr>
          <w:rStyle w:val="textrun"/>
          <w:rFonts w:ascii="Calibri" w:hAnsi="Calibri" w:cs="Arial"/>
          <w:color w:val="222222"/>
          <w:sz w:val="22"/>
          <w:szCs w:val="22"/>
          <w:bdr w:val="none" w:sz="0" w:space="0" w:color="auto" w:frame="1"/>
        </w:rPr>
        <w:t xml:space="preserve"> charters have a </w:t>
      </w:r>
      <w:r w:rsidR="00AB2617" w:rsidRPr="00113AFC">
        <w:rPr>
          <w:rStyle w:val="textrun"/>
          <w:rFonts w:ascii="Calibri" w:hAnsi="Calibri" w:cs="Arial"/>
          <w:b/>
          <w:color w:val="222222"/>
          <w:sz w:val="22"/>
          <w:szCs w:val="22"/>
          <w:bdr w:val="none" w:sz="0" w:space="0" w:color="auto" w:frame="1"/>
        </w:rPr>
        <w:t>qualified, knowledgeable Business Officer</w:t>
      </w:r>
      <w:r w:rsidR="00AB2617">
        <w:rPr>
          <w:rStyle w:val="textrun"/>
          <w:rFonts w:ascii="Calibri" w:hAnsi="Calibri" w:cs="Arial"/>
          <w:color w:val="222222"/>
          <w:sz w:val="22"/>
          <w:szCs w:val="22"/>
          <w:bdr w:val="none" w:sz="0" w:space="0" w:color="auto" w:frame="1"/>
        </w:rPr>
        <w:t xml:space="preserve"> partnered with the Board and CEO. </w:t>
      </w:r>
      <w:r>
        <w:rPr>
          <w:rStyle w:val="textrun"/>
          <w:rFonts w:ascii="Calibri" w:hAnsi="Calibri" w:cs="Arial"/>
          <w:color w:val="222222"/>
          <w:sz w:val="22"/>
          <w:szCs w:val="22"/>
          <w:bdr w:val="none" w:sz="0" w:space="0" w:color="auto" w:frame="1"/>
        </w:rPr>
        <w:t xml:space="preserve">This was the inspiration for the </w:t>
      </w:r>
      <w:r w:rsidR="00AB2617">
        <w:rPr>
          <w:rStyle w:val="textrun"/>
          <w:rFonts w:ascii="Calibri" w:hAnsi="Calibri" w:cs="Arial"/>
          <w:color w:val="222222"/>
          <w:sz w:val="22"/>
          <w:szCs w:val="22"/>
          <w:bdr w:val="none" w:sz="0" w:space="0" w:color="auto" w:frame="1"/>
        </w:rPr>
        <w:t>Texas Charter School Business Officer Certification (</w:t>
      </w:r>
      <w:r>
        <w:rPr>
          <w:rStyle w:val="textrun"/>
          <w:rFonts w:ascii="Calibri" w:hAnsi="Calibri" w:cs="Arial"/>
          <w:color w:val="222222"/>
          <w:sz w:val="22"/>
          <w:szCs w:val="22"/>
          <w:bdr w:val="none" w:sz="0" w:space="0" w:color="auto" w:frame="1"/>
        </w:rPr>
        <w:t>CSBOC</w:t>
      </w:r>
      <w:r w:rsidR="00AB2617">
        <w:rPr>
          <w:rStyle w:val="textrun"/>
          <w:rFonts w:ascii="Calibri" w:hAnsi="Calibri" w:cs="Arial"/>
          <w:color w:val="222222"/>
          <w:sz w:val="22"/>
          <w:szCs w:val="22"/>
          <w:bdr w:val="none" w:sz="0" w:space="0" w:color="auto" w:frame="1"/>
        </w:rPr>
        <w:t>)</w:t>
      </w:r>
      <w:r>
        <w:rPr>
          <w:rStyle w:val="textrun"/>
          <w:rFonts w:ascii="Calibri" w:hAnsi="Calibri" w:cs="Arial"/>
          <w:color w:val="222222"/>
          <w:sz w:val="22"/>
          <w:szCs w:val="22"/>
          <w:bdr w:val="none" w:sz="0" w:space="0" w:color="auto" w:frame="1"/>
        </w:rPr>
        <w:t xml:space="preserve"> Program. </w:t>
      </w:r>
    </w:p>
    <w:p w14:paraId="0D7BFF70" w14:textId="77777777" w:rsidR="00100592" w:rsidRDefault="00100592" w:rsidP="00643276">
      <w:pPr>
        <w:pStyle w:val="paragraph"/>
        <w:shd w:val="clear" w:color="auto" w:fill="FFFFFF"/>
        <w:spacing w:before="0" w:beforeAutospacing="0" w:after="0" w:afterAutospacing="0" w:line="270" w:lineRule="atLeast"/>
        <w:textAlignment w:val="baseline"/>
        <w:rPr>
          <w:rStyle w:val="textrun"/>
          <w:rFonts w:ascii="Calibri" w:hAnsi="Calibri" w:cs="Arial"/>
          <w:color w:val="222222"/>
          <w:sz w:val="22"/>
          <w:szCs w:val="22"/>
          <w:bdr w:val="none" w:sz="0" w:space="0" w:color="auto" w:frame="1"/>
        </w:rPr>
      </w:pPr>
    </w:p>
    <w:p w14:paraId="69033591" w14:textId="77777777" w:rsidR="00643276" w:rsidRDefault="00643276" w:rsidP="00643276">
      <w:pPr>
        <w:rPr>
          <w:rStyle w:val="textrun"/>
          <w:rFonts w:ascii="Calibri" w:hAnsi="Calibri" w:cs="Arial"/>
          <w:color w:val="222222"/>
          <w:bdr w:val="none" w:sz="0" w:space="0" w:color="auto" w:frame="1"/>
        </w:rPr>
      </w:pPr>
      <w:r>
        <w:rPr>
          <w:rStyle w:val="textrun"/>
          <w:rFonts w:ascii="Calibri" w:hAnsi="Calibri" w:cs="Arial"/>
          <w:color w:val="222222"/>
          <w:bdr w:val="none" w:sz="0" w:space="0" w:color="auto" w:frame="1"/>
        </w:rPr>
        <w:t xml:space="preserve">The goal of the CSBOC program is to </w:t>
      </w:r>
      <w:r w:rsidR="00AB2617">
        <w:rPr>
          <w:rFonts w:ascii="Calibri" w:hAnsi="Calibri" w:cs="Arial"/>
          <w:color w:val="222222"/>
          <w:bdr w:val="none" w:sz="0" w:space="0" w:color="auto" w:frame="1"/>
        </w:rPr>
        <w:t xml:space="preserve">recognize </w:t>
      </w:r>
      <w:r w:rsidRPr="00AB2617">
        <w:rPr>
          <w:rFonts w:ascii="Calibri" w:hAnsi="Calibri" w:cs="Arial"/>
          <w:b/>
          <w:color w:val="222222"/>
          <w:bdr w:val="none" w:sz="0" w:space="0" w:color="auto" w:frame="1"/>
        </w:rPr>
        <w:t>the diverse, complex and ever changing responsibilities</w:t>
      </w:r>
      <w:r>
        <w:rPr>
          <w:rFonts w:ascii="Calibri" w:hAnsi="Calibri" w:cs="Arial"/>
          <w:color w:val="222222"/>
          <w:bdr w:val="none" w:sz="0" w:space="0" w:color="auto" w:frame="1"/>
        </w:rPr>
        <w:t xml:space="preserve"> of a charter business officer and</w:t>
      </w:r>
      <w:r w:rsidR="00027AC5">
        <w:rPr>
          <w:rFonts w:ascii="Calibri" w:hAnsi="Calibri" w:cs="Arial"/>
          <w:color w:val="222222"/>
          <w:bdr w:val="none" w:sz="0" w:space="0" w:color="auto" w:frame="1"/>
        </w:rPr>
        <w:t> create</w:t>
      </w:r>
      <w:r>
        <w:rPr>
          <w:rFonts w:ascii="Calibri" w:hAnsi="Calibri" w:cs="Arial"/>
          <w:color w:val="222222"/>
          <w:bdr w:val="none" w:sz="0" w:space="0" w:color="auto" w:frame="1"/>
        </w:rPr>
        <w:t xml:space="preserve"> a learning environment where </w:t>
      </w:r>
      <w:r w:rsidR="00027AC5">
        <w:rPr>
          <w:rFonts w:ascii="Calibri" w:hAnsi="Calibri" w:cs="Arial"/>
          <w:color w:val="222222"/>
          <w:bdr w:val="none" w:sz="0" w:space="0" w:color="auto" w:frame="1"/>
        </w:rPr>
        <w:t>students learn</w:t>
      </w:r>
      <w:r>
        <w:rPr>
          <w:rFonts w:ascii="Calibri" w:hAnsi="Calibri" w:cs="Arial"/>
          <w:color w:val="222222"/>
          <w:bdr w:val="none" w:sz="0" w:space="0" w:color="auto" w:frame="1"/>
        </w:rPr>
        <w:t xml:space="preserve"> the responsibility, competencies and strategic vision to ensure </w:t>
      </w:r>
      <w:r w:rsidR="00027AC5">
        <w:rPr>
          <w:rFonts w:ascii="Calibri" w:hAnsi="Calibri" w:cs="Arial"/>
          <w:color w:val="222222"/>
          <w:bdr w:val="none" w:sz="0" w:space="0" w:color="auto" w:frame="1"/>
        </w:rPr>
        <w:t>their charter</w:t>
      </w:r>
      <w:r>
        <w:rPr>
          <w:rFonts w:ascii="Calibri" w:hAnsi="Calibri" w:cs="Arial"/>
          <w:color w:val="222222"/>
          <w:bdr w:val="none" w:sz="0" w:space="0" w:color="auto" w:frame="1"/>
        </w:rPr>
        <w:t xml:space="preserve"> school is </w:t>
      </w:r>
      <w:r w:rsidRPr="00AB2617">
        <w:rPr>
          <w:rFonts w:ascii="Calibri" w:hAnsi="Calibri" w:cs="Arial"/>
          <w:b/>
          <w:color w:val="222222"/>
          <w:bdr w:val="none" w:sz="0" w:space="0" w:color="auto" w:frame="1"/>
        </w:rPr>
        <w:t>viable, stable, fiscally sound and has a foundation of continuous improvement and growth</w:t>
      </w:r>
      <w:r>
        <w:rPr>
          <w:rFonts w:ascii="Calibri" w:hAnsi="Calibri" w:cs="Arial"/>
          <w:color w:val="222222"/>
          <w:bdr w:val="none" w:sz="0" w:space="0" w:color="auto" w:frame="1"/>
        </w:rPr>
        <w:t xml:space="preserve">. CSBOC is </w:t>
      </w:r>
      <w:r>
        <w:rPr>
          <w:rStyle w:val="textrun"/>
          <w:rFonts w:ascii="Calibri" w:hAnsi="Calibri" w:cs="Arial"/>
          <w:color w:val="222222"/>
          <w:bdr w:val="none" w:sz="0" w:space="0" w:color="auto" w:frame="1"/>
        </w:rPr>
        <w:t xml:space="preserve">based on the competencies needed by every Charter School Business Official in order to successfully run the “Business” of charter schools. The areas of focus include but are not limited to </w:t>
      </w:r>
      <w:r w:rsidRPr="00AB2617">
        <w:rPr>
          <w:rStyle w:val="textrun"/>
          <w:rFonts w:ascii="Calibri" w:hAnsi="Calibri" w:cs="Arial"/>
          <w:b/>
          <w:color w:val="222222"/>
          <w:bdr w:val="none" w:sz="0" w:space="0" w:color="auto" w:frame="1"/>
        </w:rPr>
        <w:t>Finance, Facility,</w:t>
      </w:r>
      <w:r w:rsidR="00027AC5" w:rsidRPr="00AB2617">
        <w:rPr>
          <w:rStyle w:val="textrun"/>
          <w:rFonts w:ascii="Calibri" w:hAnsi="Calibri" w:cs="Arial"/>
          <w:b/>
          <w:color w:val="222222"/>
          <w:bdr w:val="none" w:sz="0" w:space="0" w:color="auto" w:frame="1"/>
        </w:rPr>
        <w:t> Personnel</w:t>
      </w:r>
      <w:r w:rsidRPr="00AB2617">
        <w:rPr>
          <w:rStyle w:val="textrun"/>
          <w:rFonts w:ascii="Calibri" w:hAnsi="Calibri" w:cs="Arial"/>
          <w:b/>
          <w:color w:val="222222"/>
          <w:bdr w:val="none" w:sz="0" w:space="0" w:color="auto" w:frame="1"/>
        </w:rPr>
        <w:t>, Technology, Leadership, Marketing, and Student Services</w:t>
      </w:r>
      <w:r>
        <w:rPr>
          <w:rStyle w:val="textrun"/>
          <w:rFonts w:ascii="Calibri" w:hAnsi="Calibri" w:cs="Arial"/>
          <w:color w:val="222222"/>
          <w:bdr w:val="none" w:sz="0" w:space="0" w:color="auto" w:frame="1"/>
        </w:rPr>
        <w:t>.</w:t>
      </w:r>
    </w:p>
    <w:p w14:paraId="3B2AD943" w14:textId="77777777" w:rsidR="00100592" w:rsidRDefault="00643276" w:rsidP="00643276">
      <w:pPr>
        <w:rPr>
          <w:rFonts w:ascii="Calibri" w:hAnsi="Calibri" w:cs="Arial"/>
          <w:color w:val="222222"/>
        </w:rPr>
      </w:pPr>
      <w:r>
        <w:rPr>
          <w:rFonts w:ascii="Calibri" w:hAnsi="Calibri" w:cs="Arial"/>
          <w:color w:val="222222"/>
        </w:rPr>
        <w:t>Once certified, charter school business officers</w:t>
      </w:r>
      <w:r w:rsidR="00AB2617">
        <w:rPr>
          <w:rFonts w:ascii="Calibri" w:hAnsi="Calibri" w:cs="Arial"/>
          <w:color w:val="222222"/>
        </w:rPr>
        <w:t xml:space="preserve"> (CCSBOs)</w:t>
      </w:r>
      <w:r>
        <w:rPr>
          <w:rFonts w:ascii="Calibri" w:hAnsi="Calibri" w:cs="Arial"/>
          <w:color w:val="222222"/>
        </w:rPr>
        <w:t xml:space="preserve"> will be </w:t>
      </w:r>
      <w:r w:rsidR="00AB2617">
        <w:rPr>
          <w:rFonts w:ascii="Calibri" w:hAnsi="Calibri" w:cs="Arial"/>
          <w:color w:val="222222"/>
        </w:rPr>
        <w:t xml:space="preserve">in </w:t>
      </w:r>
      <w:r w:rsidR="00AB2617" w:rsidRPr="00AB2617">
        <w:rPr>
          <w:rFonts w:ascii="Calibri" w:hAnsi="Calibri" w:cs="Arial"/>
          <w:b/>
          <w:color w:val="222222"/>
        </w:rPr>
        <w:t>high demand and recruited at very competitive wages</w:t>
      </w:r>
      <w:r w:rsidR="00AB2617">
        <w:rPr>
          <w:rFonts w:ascii="Calibri" w:hAnsi="Calibri" w:cs="Arial"/>
          <w:color w:val="222222"/>
        </w:rPr>
        <w:t xml:space="preserve">. Their </w:t>
      </w:r>
      <w:r>
        <w:rPr>
          <w:rFonts w:ascii="Calibri" w:hAnsi="Calibri" w:cs="Arial"/>
          <w:color w:val="222222"/>
        </w:rPr>
        <w:t>expert</w:t>
      </w:r>
      <w:r w:rsidR="00AB2617">
        <w:rPr>
          <w:rFonts w:ascii="Calibri" w:hAnsi="Calibri" w:cs="Arial"/>
          <w:color w:val="222222"/>
        </w:rPr>
        <w:t>i</w:t>
      </w:r>
      <w:r>
        <w:rPr>
          <w:rFonts w:ascii="Calibri" w:hAnsi="Calibri" w:cs="Arial"/>
          <w:color w:val="222222"/>
        </w:rPr>
        <w:t>s</w:t>
      </w:r>
      <w:r w:rsidR="00AB2617">
        <w:rPr>
          <w:rFonts w:ascii="Calibri" w:hAnsi="Calibri" w:cs="Arial"/>
          <w:color w:val="222222"/>
        </w:rPr>
        <w:t>e</w:t>
      </w:r>
      <w:r>
        <w:rPr>
          <w:rFonts w:ascii="Calibri" w:hAnsi="Calibri" w:cs="Arial"/>
          <w:color w:val="222222"/>
        </w:rPr>
        <w:t xml:space="preserve"> in maximizing funds </w:t>
      </w:r>
      <w:r w:rsidR="00204018">
        <w:rPr>
          <w:rFonts w:ascii="Calibri" w:hAnsi="Calibri" w:cs="Arial"/>
          <w:color w:val="222222"/>
        </w:rPr>
        <w:t>will provide</w:t>
      </w:r>
      <w:r>
        <w:rPr>
          <w:rFonts w:ascii="Calibri" w:hAnsi="Calibri" w:cs="Arial"/>
          <w:color w:val="222222"/>
        </w:rPr>
        <w:t xml:space="preserve"> for a </w:t>
      </w:r>
      <w:r w:rsidRPr="00113AFC">
        <w:rPr>
          <w:rFonts w:ascii="Calibri" w:hAnsi="Calibri" w:cs="Arial"/>
          <w:b/>
          <w:color w:val="222222"/>
        </w:rPr>
        <w:t>well-funded, high quality edu</w:t>
      </w:r>
      <w:r w:rsidR="00AB2617" w:rsidRPr="00113AFC">
        <w:rPr>
          <w:rFonts w:ascii="Calibri" w:hAnsi="Calibri" w:cs="Arial"/>
          <w:b/>
          <w:color w:val="222222"/>
        </w:rPr>
        <w:t>cation</w:t>
      </w:r>
      <w:r w:rsidR="00AB2617">
        <w:rPr>
          <w:rFonts w:ascii="Calibri" w:hAnsi="Calibri" w:cs="Arial"/>
          <w:color w:val="222222"/>
        </w:rPr>
        <w:t xml:space="preserve"> </w:t>
      </w:r>
      <w:r w:rsidR="00204018">
        <w:rPr>
          <w:rFonts w:ascii="Calibri" w:hAnsi="Calibri" w:cs="Arial"/>
          <w:color w:val="222222"/>
        </w:rPr>
        <w:t xml:space="preserve">at their charter school. </w:t>
      </w:r>
    </w:p>
    <w:p w14:paraId="75DDB428" w14:textId="77777777" w:rsidR="00643276" w:rsidRPr="00643276" w:rsidRDefault="00643276" w:rsidP="00643276">
      <w:pPr>
        <w:rPr>
          <w:rStyle w:val="textrun"/>
          <w:rFonts w:ascii="Calibri" w:hAnsi="Calibri" w:cs="Arial"/>
          <w:b/>
          <w:color w:val="222222"/>
          <w:bdr w:val="none" w:sz="0" w:space="0" w:color="auto" w:frame="1"/>
        </w:rPr>
      </w:pPr>
      <w:r>
        <w:rPr>
          <w:rStyle w:val="textrun"/>
          <w:rFonts w:ascii="Calibri" w:hAnsi="Calibri" w:cs="Arial"/>
          <w:b/>
          <w:color w:val="222222"/>
          <w:bdr w:val="none" w:sz="0" w:space="0" w:color="auto" w:frame="1"/>
        </w:rPr>
        <w:t>About CSBOC</w:t>
      </w:r>
    </w:p>
    <w:p w14:paraId="5555540C" w14:textId="77777777" w:rsidR="00643276" w:rsidRPr="00121CA6" w:rsidRDefault="00643276" w:rsidP="00643276">
      <w:pPr>
        <w:rPr>
          <w:b/>
        </w:rPr>
      </w:pPr>
      <w:r>
        <w:rPr>
          <w:rStyle w:val="textrun"/>
          <w:rFonts w:ascii="Calibri" w:hAnsi="Calibri" w:cs="Arial"/>
          <w:color w:val="222222"/>
          <w:bdr w:val="none" w:sz="0" w:space="0" w:color="auto" w:frame="1"/>
        </w:rPr>
        <w:t xml:space="preserve">The certification program is a combination </w:t>
      </w:r>
      <w:r w:rsidRPr="00AB2617">
        <w:rPr>
          <w:rStyle w:val="textrun"/>
          <w:rFonts w:ascii="Calibri" w:hAnsi="Calibri" w:cs="Arial"/>
          <w:b/>
          <w:color w:val="222222"/>
          <w:bdr w:val="none" w:sz="0" w:space="0" w:color="auto" w:frame="1"/>
        </w:rPr>
        <w:t xml:space="preserve">of </w:t>
      </w:r>
      <w:ins w:id="0" w:author="Karen Mowbray" w:date="2014-11-26T09:56:00Z">
        <w:r w:rsidR="007639C5">
          <w:rPr>
            <w:rStyle w:val="textrun"/>
            <w:rFonts w:ascii="Calibri" w:hAnsi="Calibri" w:cs="Arial"/>
            <w:b/>
            <w:color w:val="222222"/>
            <w:bdr w:val="none" w:sz="0" w:space="0" w:color="auto" w:frame="1"/>
          </w:rPr>
          <w:t>trainings and bootcamps</w:t>
        </w:r>
      </w:ins>
      <w:ins w:id="1" w:author="Karen Mowbray" w:date="2014-11-26T10:00:00Z">
        <w:r w:rsidR="007639C5">
          <w:rPr>
            <w:rStyle w:val="textrun"/>
            <w:rFonts w:ascii="Calibri" w:hAnsi="Calibri" w:cs="Arial"/>
            <w:b/>
            <w:color w:val="222222"/>
            <w:bdr w:val="none" w:sz="0" w:space="0" w:color="auto" w:frame="1"/>
          </w:rPr>
          <w:t xml:space="preserve">. Trainings include </w:t>
        </w:r>
      </w:ins>
      <w:r w:rsidRPr="00AB2617">
        <w:rPr>
          <w:rStyle w:val="textrun"/>
          <w:rFonts w:ascii="Calibri" w:hAnsi="Calibri" w:cs="Arial"/>
          <w:b/>
          <w:color w:val="222222"/>
          <w:bdr w:val="none" w:sz="0" w:space="0" w:color="auto" w:frame="1"/>
        </w:rPr>
        <w:t>live webinars, online courses</w:t>
      </w:r>
      <w:ins w:id="2" w:author="Karen Mowbray" w:date="2014-11-26T10:00:00Z">
        <w:r w:rsidR="007639C5">
          <w:rPr>
            <w:rStyle w:val="textrun"/>
            <w:rFonts w:ascii="Calibri" w:hAnsi="Calibri" w:cs="Arial"/>
            <w:b/>
            <w:color w:val="222222"/>
            <w:bdr w:val="none" w:sz="0" w:space="0" w:color="auto" w:frame="1"/>
          </w:rPr>
          <w:t xml:space="preserve"> and </w:t>
        </w:r>
      </w:ins>
      <w:del w:id="3" w:author="Karen Mowbray" w:date="2014-11-26T10:00:00Z">
        <w:r w:rsidRPr="00AB2617" w:rsidDel="007639C5">
          <w:rPr>
            <w:rStyle w:val="textrun"/>
            <w:rFonts w:ascii="Calibri" w:hAnsi="Calibri" w:cs="Arial"/>
            <w:b/>
            <w:color w:val="222222"/>
            <w:bdr w:val="none" w:sz="0" w:space="0" w:color="auto" w:frame="1"/>
          </w:rPr>
          <w:delText>,</w:delText>
        </w:r>
      </w:del>
      <w:r w:rsidRPr="00AB2617">
        <w:rPr>
          <w:rStyle w:val="textrun"/>
          <w:rFonts w:ascii="Calibri" w:hAnsi="Calibri" w:cs="Arial"/>
          <w:b/>
          <w:color w:val="222222"/>
          <w:bdr w:val="none" w:sz="0" w:space="0" w:color="auto" w:frame="1"/>
        </w:rPr>
        <w:t xml:space="preserve"> live training </w:t>
      </w:r>
      <w:commentRangeStart w:id="4"/>
      <w:r w:rsidRPr="00AB2617">
        <w:rPr>
          <w:rStyle w:val="textrun"/>
          <w:rFonts w:ascii="Calibri" w:hAnsi="Calibri" w:cs="Arial"/>
          <w:b/>
          <w:color w:val="222222"/>
          <w:bdr w:val="none" w:sz="0" w:space="0" w:color="auto" w:frame="1"/>
        </w:rPr>
        <w:t>days</w:t>
      </w:r>
      <w:commentRangeEnd w:id="4"/>
      <w:r w:rsidR="007639C5">
        <w:rPr>
          <w:rStyle w:val="CommentReference"/>
        </w:rPr>
        <w:commentReference w:id="4"/>
      </w:r>
      <w:del w:id="5" w:author="Karen Mowbray" w:date="2014-11-26T10:00:00Z">
        <w:r w:rsidRPr="00AB2617" w:rsidDel="007639C5">
          <w:rPr>
            <w:rStyle w:val="textrun"/>
            <w:rFonts w:ascii="Calibri" w:hAnsi="Calibri" w:cs="Arial"/>
            <w:b/>
            <w:color w:val="222222"/>
            <w:bdr w:val="none" w:sz="0" w:space="0" w:color="auto" w:frame="1"/>
          </w:rPr>
          <w:delText>,</w:delText>
        </w:r>
      </w:del>
      <w:ins w:id="6" w:author="Karen Mowbray" w:date="2014-11-26T10:00:00Z">
        <w:r w:rsidR="007639C5">
          <w:rPr>
            <w:rStyle w:val="textrun"/>
            <w:rFonts w:ascii="Calibri" w:hAnsi="Calibri" w:cs="Arial"/>
            <w:b/>
            <w:color w:val="222222"/>
            <w:bdr w:val="none" w:sz="0" w:space="0" w:color="auto" w:frame="1"/>
          </w:rPr>
          <w:t xml:space="preserve">. </w:t>
        </w:r>
      </w:ins>
      <w:ins w:id="7" w:author="Karen Mowbray" w:date="2014-11-26T10:06:00Z">
        <w:r w:rsidR="005868D1">
          <w:rPr>
            <w:rStyle w:val="textrun"/>
            <w:rFonts w:ascii="Calibri" w:hAnsi="Calibri" w:cs="Arial"/>
            <w:b/>
            <w:color w:val="222222"/>
            <w:bdr w:val="none" w:sz="0" w:space="0" w:color="auto" w:frame="1"/>
          </w:rPr>
          <w:t>Boot camps</w:t>
        </w:r>
      </w:ins>
      <w:ins w:id="8" w:author="Karen Mowbray" w:date="2014-11-26T10:00:00Z">
        <w:r w:rsidR="007639C5">
          <w:rPr>
            <w:rStyle w:val="textrun"/>
            <w:rFonts w:ascii="Calibri" w:hAnsi="Calibri" w:cs="Arial"/>
            <w:b/>
            <w:color w:val="222222"/>
            <w:bdr w:val="none" w:sz="0" w:space="0" w:color="auto" w:frame="1"/>
          </w:rPr>
          <w:t xml:space="preserve"> are offered twice a year and are case studies and review of policies and procedures in the main subject areas of charter schools. </w:t>
        </w:r>
      </w:ins>
      <w:r w:rsidRPr="00AB2617">
        <w:rPr>
          <w:rStyle w:val="textrun"/>
          <w:rFonts w:ascii="Calibri" w:hAnsi="Calibri" w:cs="Arial"/>
          <w:b/>
          <w:color w:val="222222"/>
          <w:bdr w:val="none" w:sz="0" w:space="0" w:color="auto" w:frame="1"/>
        </w:rPr>
        <w:t xml:space="preserve"> </w:t>
      </w:r>
      <w:ins w:id="9" w:author="Karen Mowbray" w:date="2014-11-26T10:07:00Z">
        <w:r w:rsidR="005868D1">
          <w:rPr>
            <w:rStyle w:val="textrun"/>
            <w:rFonts w:ascii="Calibri" w:hAnsi="Calibri" w:cs="Arial"/>
            <w:b/>
            <w:color w:val="222222"/>
            <w:bdr w:val="none" w:sz="0" w:space="0" w:color="auto" w:frame="1"/>
          </w:rPr>
          <w:t xml:space="preserve">CSBOC will also be offering Business Week once a year. This is a review of all of the new and changing requirements that business officers face every year. </w:t>
        </w:r>
      </w:ins>
      <w:bookmarkStart w:id="10" w:name="_GoBack"/>
      <w:bookmarkEnd w:id="10"/>
      <w:del w:id="11" w:author="Karen Mowbray" w:date="2014-11-26T10:01:00Z">
        <w:r w:rsidRPr="00AB2617" w:rsidDel="007639C5">
          <w:rPr>
            <w:rStyle w:val="textrun"/>
            <w:rFonts w:ascii="Calibri" w:hAnsi="Calibri" w:cs="Arial"/>
            <w:b/>
            <w:color w:val="222222"/>
            <w:bdr w:val="none" w:sz="0" w:space="0" w:color="auto" w:frame="1"/>
          </w:rPr>
          <w:delText>and documentation workshop days</w:delText>
        </w:r>
        <w:r w:rsidDel="007639C5">
          <w:rPr>
            <w:rStyle w:val="textrun"/>
            <w:rFonts w:ascii="Calibri" w:hAnsi="Calibri" w:cs="Arial"/>
            <w:color w:val="222222"/>
            <w:bdr w:val="none" w:sz="0" w:space="0" w:color="auto" w:frame="1"/>
          </w:rPr>
          <w:delText>. Documentation workshops are full day workshops that will provide assistance</w:delText>
        </w:r>
        <w:r w:rsidDel="007639C5">
          <w:rPr>
            <w:rStyle w:val="apple-converted-space"/>
            <w:rFonts w:ascii="Calibri" w:hAnsi="Calibri" w:cs="Arial"/>
            <w:color w:val="222222"/>
            <w:bdr w:val="none" w:sz="0" w:space="0" w:color="auto" w:frame="1"/>
          </w:rPr>
          <w:delText> </w:delText>
        </w:r>
        <w:r w:rsidDel="007639C5">
          <w:rPr>
            <w:rStyle w:val="textrun"/>
            <w:rFonts w:ascii="Calibri" w:hAnsi="Calibri" w:cs="Arial"/>
            <w:color w:val="222222"/>
            <w:bdr w:val="none" w:sz="0" w:space="0" w:color="auto" w:frame="1"/>
          </w:rPr>
          <w:delText>in implementing the necessary policy, procedures, plans and manuals of a charter school business office.  </w:delText>
        </w:r>
        <w:r w:rsidR="00AB2617" w:rsidDel="007639C5">
          <w:rPr>
            <w:rStyle w:val="eop"/>
            <w:rFonts w:ascii="Calibri" w:hAnsi="Calibri" w:cs="Arial"/>
            <w:color w:val="222222"/>
            <w:bdr w:val="none" w:sz="0" w:space="0" w:color="auto" w:frame="1"/>
          </w:rPr>
          <w:delText xml:space="preserve">The workshops follow the trainings on the same subject and take the training pieces into implementation. </w:delText>
        </w:r>
      </w:del>
      <w:r w:rsidR="00AB2617">
        <w:rPr>
          <w:rStyle w:val="eop"/>
          <w:rFonts w:ascii="Calibri" w:hAnsi="Calibri" w:cs="Arial"/>
          <w:color w:val="222222"/>
          <w:bdr w:val="none" w:sz="0" w:space="0" w:color="auto" w:frame="1"/>
        </w:rPr>
        <w:t>To be certified, t</w:t>
      </w:r>
      <w:r>
        <w:rPr>
          <w:rStyle w:val="textrun"/>
          <w:rFonts w:ascii="Calibri" w:hAnsi="Calibri" w:cs="Arial"/>
          <w:color w:val="222222"/>
          <w:bdr w:val="none" w:sz="0" w:space="0" w:color="auto" w:frame="1"/>
        </w:rPr>
        <w:t xml:space="preserve">he candidate must complete </w:t>
      </w:r>
      <w:del w:id="12" w:author="Karen Mowbray" w:date="2014-11-26T10:02:00Z">
        <w:r w:rsidDel="007639C5">
          <w:rPr>
            <w:rStyle w:val="textrun"/>
            <w:rFonts w:ascii="Calibri" w:hAnsi="Calibri" w:cs="Arial"/>
            <w:color w:val="222222"/>
            <w:bdr w:val="none" w:sz="0" w:space="0" w:color="auto" w:frame="1"/>
          </w:rPr>
          <w:delText>8</w:delText>
        </w:r>
      </w:del>
      <w:ins w:id="13" w:author="Karen Mowbray" w:date="2014-11-26T10:02:00Z">
        <w:r w:rsidR="007639C5">
          <w:rPr>
            <w:rStyle w:val="textrun"/>
            <w:rFonts w:ascii="Calibri" w:hAnsi="Calibri" w:cs="Arial"/>
            <w:color w:val="222222"/>
            <w:bdr w:val="none" w:sz="0" w:space="0" w:color="auto" w:frame="1"/>
          </w:rPr>
          <w:t>120</w:t>
        </w:r>
      </w:ins>
      <w:del w:id="14" w:author="Karen Mowbray" w:date="2014-11-26T10:06:00Z">
        <w:r w:rsidDel="005868D1">
          <w:rPr>
            <w:rStyle w:val="textrun"/>
            <w:rFonts w:ascii="Calibri" w:hAnsi="Calibri" w:cs="Arial"/>
            <w:color w:val="222222"/>
            <w:bdr w:val="none" w:sz="0" w:space="0" w:color="auto" w:frame="1"/>
          </w:rPr>
          <w:delText>0</w:delText>
        </w:r>
      </w:del>
      <w:r>
        <w:rPr>
          <w:rStyle w:val="textrun"/>
          <w:rFonts w:ascii="Calibri" w:hAnsi="Calibri" w:cs="Arial"/>
          <w:color w:val="222222"/>
          <w:bdr w:val="none" w:sz="0" w:space="0" w:color="auto" w:frame="1"/>
        </w:rPr>
        <w:t xml:space="preserve"> </w:t>
      </w:r>
      <w:ins w:id="15" w:author="Karen Mowbray" w:date="2014-11-26T10:01:00Z">
        <w:r w:rsidR="007639C5">
          <w:rPr>
            <w:rStyle w:val="textrun"/>
            <w:rFonts w:ascii="Calibri" w:hAnsi="Calibri" w:cs="Arial"/>
            <w:color w:val="222222"/>
            <w:bdr w:val="none" w:sz="0" w:space="0" w:color="auto" w:frame="1"/>
          </w:rPr>
          <w:t xml:space="preserve">hours of </w:t>
        </w:r>
      </w:ins>
      <w:del w:id="16" w:author="Karen Mowbray" w:date="2014-11-26T10:02:00Z">
        <w:r w:rsidR="003952A3" w:rsidDel="007639C5">
          <w:rPr>
            <w:rStyle w:val="textrun"/>
            <w:rFonts w:ascii="Calibri" w:hAnsi="Calibri" w:cs="Arial"/>
            <w:color w:val="222222"/>
            <w:bdr w:val="none" w:sz="0" w:space="0" w:color="auto" w:frame="1"/>
          </w:rPr>
          <w:delText>training courses</w:delText>
        </w:r>
      </w:del>
      <w:ins w:id="17" w:author="Karen Mowbray" w:date="2014-11-26T10:02:00Z">
        <w:r w:rsidR="007639C5">
          <w:rPr>
            <w:rStyle w:val="textrun"/>
            <w:rFonts w:ascii="Calibri" w:hAnsi="Calibri" w:cs="Arial"/>
            <w:color w:val="222222"/>
            <w:bdr w:val="none" w:sz="0" w:space="0" w:color="auto" w:frame="1"/>
          </w:rPr>
          <w:t>CSBOC course work</w:t>
        </w:r>
      </w:ins>
      <w:r w:rsidR="003952A3">
        <w:rPr>
          <w:rStyle w:val="textrun"/>
          <w:rFonts w:ascii="Calibri" w:hAnsi="Calibri" w:cs="Arial"/>
          <w:color w:val="222222"/>
          <w:bdr w:val="none" w:sz="0" w:space="0" w:color="auto" w:frame="1"/>
        </w:rPr>
        <w:t xml:space="preserve"> </w:t>
      </w:r>
      <w:del w:id="18" w:author="Karen Mowbray" w:date="2014-11-26T10:02:00Z">
        <w:r w:rsidR="003952A3" w:rsidDel="007639C5">
          <w:rPr>
            <w:rStyle w:val="textrun"/>
            <w:rFonts w:ascii="Calibri" w:hAnsi="Calibri" w:cs="Arial"/>
            <w:color w:val="222222"/>
            <w:bdr w:val="none" w:sz="0" w:space="0" w:color="auto" w:frame="1"/>
          </w:rPr>
          <w:delText>(7200 minutes</w:delText>
        </w:r>
        <w:r w:rsidR="00027AC5" w:rsidDel="007639C5">
          <w:rPr>
            <w:rStyle w:val="textrun"/>
            <w:rFonts w:ascii="Calibri" w:hAnsi="Calibri" w:cs="Arial"/>
            <w:color w:val="222222"/>
            <w:bdr w:val="none" w:sz="0" w:space="0" w:color="auto" w:frame="1"/>
          </w:rPr>
          <w:delText xml:space="preserve">) </w:delText>
        </w:r>
      </w:del>
      <w:r w:rsidR="00027AC5">
        <w:rPr>
          <w:rStyle w:val="textrun"/>
          <w:rFonts w:ascii="Calibri" w:hAnsi="Calibri" w:cs="Arial"/>
          <w:color w:val="222222"/>
          <w:bdr w:val="none" w:sz="0" w:space="0" w:color="auto" w:frame="1"/>
        </w:rPr>
        <w:t>as</w:t>
      </w:r>
      <w:r>
        <w:rPr>
          <w:rStyle w:val="textrun"/>
          <w:rFonts w:ascii="Calibri" w:hAnsi="Calibri" w:cs="Arial"/>
          <w:color w:val="222222"/>
          <w:bdr w:val="none" w:sz="0" w:space="0" w:color="auto" w:frame="1"/>
        </w:rPr>
        <w:t xml:space="preserve"> well as</w:t>
      </w:r>
      <w:del w:id="19" w:author="Karen Mowbray" w:date="2014-11-26T10:02:00Z">
        <w:r w:rsidDel="007639C5">
          <w:rPr>
            <w:rStyle w:val="textrun"/>
            <w:rFonts w:ascii="Calibri" w:hAnsi="Calibri" w:cs="Arial"/>
            <w:color w:val="222222"/>
            <w:bdr w:val="none" w:sz="0" w:space="0" w:color="auto" w:frame="1"/>
          </w:rPr>
          <w:delText xml:space="preserve"> 16 documentation workshops</w:delText>
        </w:r>
        <w:r w:rsidR="003952A3" w:rsidDel="007639C5">
          <w:rPr>
            <w:rStyle w:val="textrun"/>
            <w:rFonts w:ascii="Calibri" w:hAnsi="Calibri" w:cs="Arial"/>
            <w:color w:val="222222"/>
            <w:bdr w:val="none" w:sz="0" w:space="0" w:color="auto" w:frame="1"/>
          </w:rPr>
          <w:delText xml:space="preserve"> (4320 minutes)</w:delText>
        </w:r>
      </w:del>
      <w:ins w:id="20" w:author="Karen Mowbray" w:date="2014-11-26T10:02:00Z">
        <w:r w:rsidR="007639C5">
          <w:rPr>
            <w:rStyle w:val="textrun"/>
            <w:rFonts w:ascii="Calibri" w:hAnsi="Calibri" w:cs="Arial"/>
            <w:color w:val="222222"/>
            <w:bdr w:val="none" w:sz="0" w:space="0" w:color="auto" w:frame="1"/>
          </w:rPr>
          <w:t xml:space="preserve"> attending all 4 </w:t>
        </w:r>
      </w:ins>
      <w:ins w:id="21" w:author="Karen Mowbray" w:date="2014-11-26T10:06:00Z">
        <w:r w:rsidR="005868D1">
          <w:rPr>
            <w:rStyle w:val="textrun"/>
            <w:rFonts w:ascii="Calibri" w:hAnsi="Calibri" w:cs="Arial"/>
            <w:color w:val="222222"/>
            <w:bdr w:val="none" w:sz="0" w:space="0" w:color="auto" w:frame="1"/>
          </w:rPr>
          <w:t>boot camps</w:t>
        </w:r>
      </w:ins>
      <w:r>
        <w:rPr>
          <w:rStyle w:val="textrun"/>
          <w:rFonts w:ascii="Calibri" w:hAnsi="Calibri" w:cs="Arial"/>
          <w:color w:val="222222"/>
          <w:bdr w:val="none" w:sz="0" w:space="0" w:color="auto" w:frame="1"/>
        </w:rPr>
        <w:t xml:space="preserve">. </w:t>
      </w:r>
      <w:ins w:id="22" w:author="Karen Mowbray" w:date="2014-11-26T10:02:00Z">
        <w:r w:rsidR="007639C5">
          <w:rPr>
            <w:rStyle w:val="textrun"/>
            <w:rFonts w:ascii="Calibri" w:hAnsi="Calibri" w:cs="Arial"/>
            <w:color w:val="222222"/>
            <w:bdr w:val="none" w:sz="0" w:space="0" w:color="auto" w:frame="1"/>
          </w:rPr>
          <w:t>Of the 120 hours</w:t>
        </w:r>
      </w:ins>
      <w:ins w:id="23" w:author="Karen Mowbray" w:date="2014-11-26T10:07:00Z">
        <w:r w:rsidR="005868D1">
          <w:rPr>
            <w:rStyle w:val="textrun"/>
            <w:rFonts w:ascii="Calibri" w:hAnsi="Calibri" w:cs="Arial"/>
            <w:color w:val="222222"/>
            <w:bdr w:val="none" w:sz="0" w:space="0" w:color="auto" w:frame="1"/>
          </w:rPr>
          <w:t xml:space="preserve"> for certification</w:t>
        </w:r>
      </w:ins>
      <w:ins w:id="24" w:author="Karen Mowbray" w:date="2014-11-26T10:02:00Z">
        <w:r w:rsidR="007639C5">
          <w:rPr>
            <w:rStyle w:val="textrun"/>
            <w:rFonts w:ascii="Calibri" w:hAnsi="Calibri" w:cs="Arial"/>
            <w:color w:val="222222"/>
            <w:bdr w:val="none" w:sz="0" w:space="0" w:color="auto" w:frame="1"/>
          </w:rPr>
          <w:t>, 80 are require</w:t>
        </w:r>
        <w:r w:rsidR="005868D1">
          <w:rPr>
            <w:rStyle w:val="textrun"/>
            <w:rFonts w:ascii="Calibri" w:hAnsi="Calibri" w:cs="Arial"/>
            <w:color w:val="222222"/>
            <w:bdr w:val="none" w:sz="0" w:space="0" w:color="auto" w:frame="1"/>
          </w:rPr>
          <w:t>d and 40 elective. Each of the seven</w:t>
        </w:r>
        <w:r w:rsidR="007639C5">
          <w:rPr>
            <w:rStyle w:val="textrun"/>
            <w:rFonts w:ascii="Calibri" w:hAnsi="Calibri" w:cs="Arial"/>
            <w:color w:val="222222"/>
            <w:bdr w:val="none" w:sz="0" w:space="0" w:color="auto" w:frame="1"/>
          </w:rPr>
          <w:t xml:space="preserve"> areas of business officer focus has required hours in their topic and the 40 elective hours can be in whatever topic the </w:t>
        </w:r>
      </w:ins>
      <w:ins w:id="25" w:author="Karen Mowbray" w:date="2014-11-26T10:04:00Z">
        <w:r w:rsidR="007639C5">
          <w:rPr>
            <w:rStyle w:val="textrun"/>
            <w:rFonts w:ascii="Calibri" w:hAnsi="Calibri" w:cs="Arial"/>
            <w:color w:val="222222"/>
            <w:bdr w:val="none" w:sz="0" w:space="0" w:color="auto" w:frame="1"/>
          </w:rPr>
          <w:t xml:space="preserve">participant chooses. </w:t>
        </w:r>
      </w:ins>
      <w:commentRangeStart w:id="26"/>
      <w:r w:rsidR="00AB2617">
        <w:rPr>
          <w:rStyle w:val="textrun"/>
          <w:rFonts w:ascii="Calibri" w:hAnsi="Calibri" w:cs="Arial"/>
          <w:color w:val="222222"/>
          <w:bdr w:val="none" w:sz="0" w:space="0" w:color="auto" w:frame="1"/>
        </w:rPr>
        <w:t>There</w:t>
      </w:r>
      <w:commentRangeEnd w:id="26"/>
      <w:r w:rsidR="005868D1">
        <w:rPr>
          <w:rStyle w:val="CommentReference"/>
        </w:rPr>
        <w:commentReference w:id="26"/>
      </w:r>
      <w:r w:rsidR="00AB2617">
        <w:rPr>
          <w:rStyle w:val="textrun"/>
          <w:rFonts w:ascii="Calibri" w:hAnsi="Calibri" w:cs="Arial"/>
          <w:color w:val="222222"/>
          <w:bdr w:val="none" w:sz="0" w:space="0" w:color="auto" w:frame="1"/>
        </w:rPr>
        <w:t xml:space="preserve"> are many offerings to match the needs of every business office. </w:t>
      </w:r>
      <w:del w:id="27" w:author="Karen Mowbray" w:date="2014-11-26T10:04:00Z">
        <w:r w:rsidR="00AB2617" w:rsidDel="005868D1">
          <w:rPr>
            <w:rStyle w:val="textrun"/>
            <w:rFonts w:ascii="Calibri" w:hAnsi="Calibri" w:cs="Arial"/>
            <w:color w:val="222222"/>
            <w:bdr w:val="none" w:sz="0" w:space="0" w:color="auto" w:frame="1"/>
          </w:rPr>
          <w:delText xml:space="preserve">However, as a CSBOC, the participant will be required to take certain sessions to ensure a well-rounded business officer. </w:delText>
        </w:r>
      </w:del>
      <w:r>
        <w:rPr>
          <w:rFonts w:ascii="Calibri" w:hAnsi="Calibri" w:cs="Arial"/>
          <w:color w:val="222222"/>
          <w:bdr w:val="none" w:sz="0" w:space="0" w:color="auto" w:frame="1"/>
        </w:rPr>
        <w:t>Once certification is obtai</w:t>
      </w:r>
      <w:r w:rsidR="003952A3">
        <w:rPr>
          <w:rFonts w:ascii="Calibri" w:hAnsi="Calibri" w:cs="Arial"/>
          <w:color w:val="222222"/>
          <w:bdr w:val="none" w:sz="0" w:space="0" w:color="auto" w:frame="1"/>
        </w:rPr>
        <w:t>ned, continuing education of 1800 training course minutes and 810 minutes of</w:t>
      </w:r>
      <w:r>
        <w:rPr>
          <w:rFonts w:ascii="Calibri" w:hAnsi="Calibri" w:cs="Arial"/>
          <w:color w:val="222222"/>
          <w:bdr w:val="none" w:sz="0" w:space="0" w:color="auto" w:frame="1"/>
        </w:rPr>
        <w:t xml:space="preserve"> documentation workshops are required </w:t>
      </w:r>
      <w:commentRangeStart w:id="28"/>
      <w:r>
        <w:rPr>
          <w:rFonts w:ascii="Calibri" w:hAnsi="Calibri" w:cs="Arial"/>
          <w:color w:val="222222"/>
          <w:bdr w:val="none" w:sz="0" w:space="0" w:color="auto" w:frame="1"/>
        </w:rPr>
        <w:t>annually</w:t>
      </w:r>
      <w:commentRangeEnd w:id="28"/>
      <w:r w:rsidR="005868D1">
        <w:rPr>
          <w:rStyle w:val="CommentReference"/>
        </w:rPr>
        <w:commentReference w:id="28"/>
      </w:r>
      <w:r>
        <w:rPr>
          <w:rFonts w:ascii="Calibri" w:hAnsi="Calibri" w:cs="Arial"/>
          <w:color w:val="222222"/>
          <w:bdr w:val="none" w:sz="0" w:space="0" w:color="auto" w:frame="1"/>
        </w:rPr>
        <w:t>.</w:t>
      </w:r>
    </w:p>
    <w:p w14:paraId="45863164" w14:textId="77777777" w:rsidR="00027AC5" w:rsidRDefault="00100592" w:rsidP="00643276">
      <w:r>
        <w:t>Participants</w:t>
      </w:r>
      <w:r w:rsidR="00643276">
        <w:t xml:space="preserve"> </w:t>
      </w:r>
      <w:r w:rsidR="00581ECE">
        <w:t xml:space="preserve">and registered users </w:t>
      </w:r>
      <w:r w:rsidR="00643276">
        <w:t xml:space="preserve">will also receive communication from CSBOC with reminders of compliance deadlines, tips and tricks of the trade </w:t>
      </w:r>
      <w:r w:rsidR="003952A3">
        <w:t>in the form of a weekly newsletter "Tuesday Tips"</w:t>
      </w:r>
      <w:r w:rsidR="00581ECE">
        <w:t xml:space="preserve"> along with access to a Resource Center with different information and documents pertinent to Charter Schools</w:t>
      </w:r>
      <w:r w:rsidR="00643276">
        <w:t xml:space="preserve">. </w:t>
      </w:r>
    </w:p>
    <w:p w14:paraId="4821ABC9" w14:textId="77777777" w:rsidR="00100592" w:rsidRDefault="00100592" w:rsidP="00643276">
      <w:pPr>
        <w:rPr>
          <w:b/>
        </w:rPr>
      </w:pPr>
      <w:r>
        <w:rPr>
          <w:b/>
        </w:rPr>
        <w:lastRenderedPageBreak/>
        <w:t>Learn More</w:t>
      </w:r>
    </w:p>
    <w:p w14:paraId="4EC80B6B" w14:textId="77777777" w:rsidR="00A67E5E" w:rsidRDefault="00581ECE" w:rsidP="00A67E5E">
      <w:r>
        <w:t xml:space="preserve">Visit our website and become a registered user. View our calendar and sign up for upcoming trainings. </w:t>
      </w:r>
    </w:p>
    <w:p w14:paraId="6B6AFA0F" w14:textId="77777777" w:rsidR="00574048" w:rsidRPr="003311D5" w:rsidRDefault="00574048" w:rsidP="00574048">
      <w:pPr>
        <w:jc w:val="center"/>
        <w:rPr>
          <w:b/>
          <w:sz w:val="32"/>
          <w:szCs w:val="32"/>
        </w:rPr>
      </w:pPr>
      <w:r w:rsidRPr="003311D5">
        <w:rPr>
          <w:b/>
          <w:sz w:val="32"/>
          <w:szCs w:val="32"/>
        </w:rPr>
        <w:t>www.csboc.org</w:t>
      </w:r>
    </w:p>
    <w:sectPr w:rsidR="00574048" w:rsidRPr="003311D5" w:rsidSect="00100592">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Karen Mowbray" w:date="2014-11-26T09:55:00Z" w:initials="KM">
    <w:p w14:paraId="4D9EBA17" w14:textId="77777777" w:rsidR="007639C5" w:rsidRDefault="007639C5">
      <w:pPr>
        <w:pStyle w:val="CommentText"/>
      </w:pPr>
      <w:r>
        <w:rPr>
          <w:rStyle w:val="CommentReference"/>
        </w:rPr>
        <w:annotationRef/>
      </w:r>
      <w:r>
        <w:t>I am not clear on this but I think we are getting rid of all live events except for Bootcamp and Business week, right?</w:t>
      </w:r>
    </w:p>
  </w:comment>
  <w:comment w:id="26" w:author="Karen Mowbray" w:date="2014-11-26T10:04:00Z" w:initials="KM">
    <w:p w14:paraId="5D55EF9D" w14:textId="77777777" w:rsidR="005868D1" w:rsidRDefault="005868D1">
      <w:pPr>
        <w:pStyle w:val="CommentText"/>
      </w:pPr>
      <w:r>
        <w:rPr>
          <w:rStyle w:val="CommentReference"/>
        </w:rPr>
        <w:annotationRef/>
      </w:r>
      <w:r>
        <w:t>Do you want to get into the nitty gritty of how many hours in each of the 7 categories here or leave it general?</w:t>
      </w:r>
    </w:p>
  </w:comment>
  <w:comment w:id="28" w:author="Karen Mowbray" w:date="2014-11-26T10:05:00Z" w:initials="KM">
    <w:p w14:paraId="44D647BB" w14:textId="77777777" w:rsidR="005868D1" w:rsidRDefault="005868D1">
      <w:pPr>
        <w:pStyle w:val="CommentText"/>
      </w:pPr>
      <w:r>
        <w:rPr>
          <w:rStyle w:val="CommentReference"/>
        </w:rPr>
        <w:annotationRef/>
      </w:r>
      <w:r>
        <w:t xml:space="preserve">We did not discuss continuing education. We need to decide on this because it needs to change as well.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9EBA17" w15:done="0"/>
  <w15:commentEx w15:paraId="5D55EF9D" w15:done="0"/>
  <w15:commentEx w15:paraId="44D647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2F134" w14:textId="77777777" w:rsidR="003C221C" w:rsidRDefault="003C221C" w:rsidP="00C62ABB">
      <w:pPr>
        <w:spacing w:after="0" w:line="240" w:lineRule="auto"/>
      </w:pPr>
      <w:r>
        <w:separator/>
      </w:r>
    </w:p>
  </w:endnote>
  <w:endnote w:type="continuationSeparator" w:id="0">
    <w:p w14:paraId="0B22B538" w14:textId="77777777" w:rsidR="003C221C" w:rsidRDefault="003C221C" w:rsidP="00C62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4E3E6" w14:textId="77777777" w:rsidR="003C221C" w:rsidRDefault="003C221C" w:rsidP="00C62ABB">
      <w:pPr>
        <w:spacing w:after="0" w:line="240" w:lineRule="auto"/>
      </w:pPr>
      <w:r>
        <w:separator/>
      </w:r>
    </w:p>
  </w:footnote>
  <w:footnote w:type="continuationSeparator" w:id="0">
    <w:p w14:paraId="61104440" w14:textId="77777777" w:rsidR="003C221C" w:rsidRDefault="003C221C" w:rsidP="00C62ABB">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en Mowbray">
    <w15:presenceInfo w15:providerId="Windows Live" w15:userId="f3280c9a635875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2A9"/>
    <w:rsid w:val="00027AC5"/>
    <w:rsid w:val="000F42A9"/>
    <w:rsid w:val="00100592"/>
    <w:rsid w:val="00113AFC"/>
    <w:rsid w:val="001820B1"/>
    <w:rsid w:val="00204018"/>
    <w:rsid w:val="003311D5"/>
    <w:rsid w:val="00360570"/>
    <w:rsid w:val="00387E42"/>
    <w:rsid w:val="003952A3"/>
    <w:rsid w:val="003C221C"/>
    <w:rsid w:val="004A5581"/>
    <w:rsid w:val="00574048"/>
    <w:rsid w:val="00581ECE"/>
    <w:rsid w:val="005868D1"/>
    <w:rsid w:val="005C3124"/>
    <w:rsid w:val="005F000E"/>
    <w:rsid w:val="00643276"/>
    <w:rsid w:val="00671973"/>
    <w:rsid w:val="007639C5"/>
    <w:rsid w:val="008E7D2D"/>
    <w:rsid w:val="00A67E5E"/>
    <w:rsid w:val="00AB2617"/>
    <w:rsid w:val="00BD3BCE"/>
    <w:rsid w:val="00C56487"/>
    <w:rsid w:val="00C62ABB"/>
    <w:rsid w:val="00E108D4"/>
    <w:rsid w:val="00E61C08"/>
    <w:rsid w:val="00E6363D"/>
    <w:rsid w:val="00E94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AB83C"/>
  <w15:docId w15:val="{1CA09E34-F3A1-43E9-B073-34208590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7E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E5E"/>
    <w:rPr>
      <w:rFonts w:ascii="Tahoma" w:hAnsi="Tahoma" w:cs="Tahoma"/>
      <w:sz w:val="16"/>
      <w:szCs w:val="16"/>
    </w:rPr>
  </w:style>
  <w:style w:type="character" w:customStyle="1" w:styleId="apple-converted-space">
    <w:name w:val="apple-converted-space"/>
    <w:basedOn w:val="DefaultParagraphFont"/>
    <w:rsid w:val="00643276"/>
  </w:style>
  <w:style w:type="paragraph" w:customStyle="1" w:styleId="paragraph">
    <w:name w:val="paragraph"/>
    <w:basedOn w:val="Normal"/>
    <w:rsid w:val="006432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643276"/>
  </w:style>
  <w:style w:type="character" w:customStyle="1" w:styleId="eop">
    <w:name w:val="eop"/>
    <w:basedOn w:val="DefaultParagraphFont"/>
    <w:rsid w:val="00643276"/>
  </w:style>
  <w:style w:type="paragraph" w:styleId="Header">
    <w:name w:val="header"/>
    <w:basedOn w:val="Normal"/>
    <w:link w:val="HeaderChar"/>
    <w:uiPriority w:val="99"/>
    <w:unhideWhenUsed/>
    <w:rsid w:val="00C62A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ABB"/>
  </w:style>
  <w:style w:type="paragraph" w:styleId="Footer">
    <w:name w:val="footer"/>
    <w:basedOn w:val="Normal"/>
    <w:link w:val="FooterChar"/>
    <w:uiPriority w:val="99"/>
    <w:unhideWhenUsed/>
    <w:rsid w:val="00C62A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ABB"/>
  </w:style>
  <w:style w:type="character" w:styleId="CommentReference">
    <w:name w:val="annotation reference"/>
    <w:basedOn w:val="DefaultParagraphFont"/>
    <w:uiPriority w:val="99"/>
    <w:semiHidden/>
    <w:unhideWhenUsed/>
    <w:rsid w:val="007639C5"/>
    <w:rPr>
      <w:sz w:val="16"/>
      <w:szCs w:val="16"/>
    </w:rPr>
  </w:style>
  <w:style w:type="paragraph" w:styleId="CommentText">
    <w:name w:val="annotation text"/>
    <w:basedOn w:val="Normal"/>
    <w:link w:val="CommentTextChar"/>
    <w:uiPriority w:val="99"/>
    <w:semiHidden/>
    <w:unhideWhenUsed/>
    <w:rsid w:val="007639C5"/>
    <w:pPr>
      <w:spacing w:line="240" w:lineRule="auto"/>
    </w:pPr>
    <w:rPr>
      <w:sz w:val="20"/>
      <w:szCs w:val="20"/>
    </w:rPr>
  </w:style>
  <w:style w:type="character" w:customStyle="1" w:styleId="CommentTextChar">
    <w:name w:val="Comment Text Char"/>
    <w:basedOn w:val="DefaultParagraphFont"/>
    <w:link w:val="CommentText"/>
    <w:uiPriority w:val="99"/>
    <w:semiHidden/>
    <w:rsid w:val="007639C5"/>
    <w:rPr>
      <w:sz w:val="20"/>
      <w:szCs w:val="20"/>
    </w:rPr>
  </w:style>
  <w:style w:type="paragraph" w:styleId="CommentSubject">
    <w:name w:val="annotation subject"/>
    <w:basedOn w:val="CommentText"/>
    <w:next w:val="CommentText"/>
    <w:link w:val="CommentSubjectChar"/>
    <w:uiPriority w:val="99"/>
    <w:semiHidden/>
    <w:unhideWhenUsed/>
    <w:rsid w:val="007639C5"/>
    <w:rPr>
      <w:b/>
      <w:bCs/>
    </w:rPr>
  </w:style>
  <w:style w:type="character" w:customStyle="1" w:styleId="CommentSubjectChar">
    <w:name w:val="Comment Subject Char"/>
    <w:basedOn w:val="CommentTextChar"/>
    <w:link w:val="CommentSubject"/>
    <w:uiPriority w:val="99"/>
    <w:semiHidden/>
    <w:rsid w:val="007639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webSettings" Target="webSettings.xml"/><Relationship Id="rId7"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dc:creator>
  <cp:lastModifiedBy>Karen Mowbray</cp:lastModifiedBy>
  <cp:revision>4</cp:revision>
  <cp:lastPrinted>2013-12-10T04:40:00Z</cp:lastPrinted>
  <dcterms:created xsi:type="dcterms:W3CDTF">2014-05-08T18:03:00Z</dcterms:created>
  <dcterms:modified xsi:type="dcterms:W3CDTF">2014-11-26T09:09:00Z</dcterms:modified>
</cp:coreProperties>
</file>